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7712C689" w14:textId="77777777" w:rsidTr="00050DA7">
        <w:tc>
          <w:tcPr>
            <w:tcW w:w="4428" w:type="dxa"/>
          </w:tcPr>
          <w:p w14:paraId="77E4DFCE" w14:textId="77777777"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556D14">
              <w:rPr>
                <w:rFonts w:ascii="Calibri" w:hAnsi="Calibri"/>
              </w:rPr>
              <w:t>ARM</w:t>
            </w:r>
            <w:r w:rsidR="00CA04AF" w:rsidRPr="00E66034">
              <w:rPr>
                <w:rFonts w:ascii="Calibri" w:hAnsi="Calibri"/>
              </w:rPr>
              <w:t xml:space="preserve"> </w:t>
            </w:r>
            <w:r w:rsidRPr="00D95E1C">
              <w:rPr>
                <w:rFonts w:ascii="Calibri" w:hAnsi="Calibri"/>
              </w:rPr>
              <w:t>C</w:t>
            </w:r>
            <w:r w:rsidR="00050DA7" w:rsidRPr="00D95E1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226AD24E" w14:textId="01890B4F" w:rsidR="000348ED" w:rsidRPr="00E66034" w:rsidRDefault="000D1F50" w:rsidP="005D05A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  <w:highlight w:val="yellow"/>
              </w:rPr>
              <w:t>ARM11-13.0.2</w:t>
            </w:r>
          </w:p>
        </w:tc>
      </w:tr>
      <w:tr w:rsidR="000348ED" w:rsidRPr="00E66034" w14:paraId="04248394" w14:textId="77777777" w:rsidTr="00050DA7">
        <w:tc>
          <w:tcPr>
            <w:tcW w:w="4428" w:type="dxa"/>
          </w:tcPr>
          <w:p w14:paraId="26576B8F" w14:textId="77777777"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556D14">
              <w:rPr>
                <w:rFonts w:ascii="Calibri" w:hAnsi="Calibri"/>
              </w:rPr>
              <w:t>ENAV</w:t>
            </w:r>
            <w:r w:rsidR="00CA04AF" w:rsidRPr="00E66034">
              <w:rPr>
                <w:rFonts w:ascii="Calibri" w:hAnsi="Calibri"/>
              </w:rPr>
              <w:t xml:space="preserve"> </w:t>
            </w:r>
            <w:r w:rsidR="00902AA4" w:rsidRPr="00D95E1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2C6151C" w14:textId="6C300C1D" w:rsidR="000348ED" w:rsidRPr="00E66034" w:rsidRDefault="000D1F50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March 2020</w:t>
            </w:r>
          </w:p>
        </w:tc>
      </w:tr>
    </w:tbl>
    <w:p w14:paraId="07D88549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  <w:r w:rsidR="00556D14">
        <w:rPr>
          <w:rFonts w:ascii="Calibri" w:hAnsi="Calibri"/>
          <w:color w:val="00558C"/>
        </w:rPr>
        <w:t xml:space="preserve"> TO </w:t>
      </w:r>
      <w:r w:rsidR="00D95E1C">
        <w:rPr>
          <w:rFonts w:ascii="Calibri" w:hAnsi="Calibri"/>
          <w:color w:val="00558C"/>
        </w:rPr>
        <w:t>ENAV</w:t>
      </w:r>
    </w:p>
    <w:p w14:paraId="187DF4B0" w14:textId="77777777" w:rsidR="000348ED" w:rsidRPr="00E66034" w:rsidRDefault="00556D14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Assignment and use of identities in the maritime mobile service for AMRD Group B</w:t>
      </w:r>
    </w:p>
    <w:p w14:paraId="3320D0D8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0CF8B74D" w14:textId="77777777" w:rsidR="00C31F0E" w:rsidRDefault="00C31F0E" w:rsidP="00C31F0E">
      <w:pPr>
        <w:pStyle w:val="BodyText"/>
      </w:pPr>
      <w:r>
        <w:t xml:space="preserve">ARM10 received </w:t>
      </w:r>
      <w:r w:rsidR="0084296B">
        <w:t xml:space="preserve">a liaison note from ENAV24 in </w:t>
      </w:r>
      <w:r>
        <w:t xml:space="preserve">October </w:t>
      </w:r>
      <w:r w:rsidR="0084296B">
        <w:t xml:space="preserve">2019 </w:t>
      </w:r>
      <w:r>
        <w:t>(ARM10-3.19)</w:t>
      </w:r>
      <w:r w:rsidRPr="00C31F0E">
        <w:t xml:space="preserve"> </w:t>
      </w:r>
      <w:r>
        <w:t>as  a drafted</w:t>
      </w:r>
      <w:r w:rsidRPr="00C31F0E">
        <w:t xml:space="preserve"> feedback to ITU</w:t>
      </w:r>
      <w:r>
        <w:t>. IALA had previously received a liaison statement from ITU on assignment and use of identities in the maritime mobile service for AMRD Group B using AIS technology (ENAV24-6.1.7.1 - ITU-R Document Annex 21 to Document 5B/712-E, 10 June 2019).</w:t>
      </w:r>
    </w:p>
    <w:p w14:paraId="3C9CCDBB" w14:textId="77777777" w:rsidR="00C31F0E" w:rsidRDefault="00C31F0E" w:rsidP="00C31F0E">
      <w:pPr>
        <w:pStyle w:val="BodyText"/>
      </w:pPr>
      <w:r>
        <w:t xml:space="preserve">In its liaison statement ITU WP 5B informs IALA on its work towards the revision of Recommendation ITU-R M.585-7 “Assignment and use of identities in the maritime mobile service” to provide a numbering scheme for autonomous maritime radio device (AMRD). </w:t>
      </w:r>
    </w:p>
    <w:p w14:paraId="668D40B8" w14:textId="77777777" w:rsidR="00902AA4" w:rsidRPr="00E66034" w:rsidRDefault="00556D14" w:rsidP="00E66034">
      <w:pPr>
        <w:pStyle w:val="Heading1"/>
      </w:pPr>
      <w:r>
        <w:t>Discussion</w:t>
      </w:r>
    </w:p>
    <w:p w14:paraId="53F8BF1D" w14:textId="77777777" w:rsidR="00902AA4" w:rsidRDefault="00556D14" w:rsidP="00E66034">
      <w:pPr>
        <w:pStyle w:val="BodyText"/>
      </w:pPr>
      <w:r>
        <w:t>The liaison note from ENAV</w:t>
      </w:r>
      <w:r w:rsidR="0084296B">
        <w:t xml:space="preserve"> Committee</w:t>
      </w:r>
      <w:r>
        <w:t xml:space="preserve"> to ARM</w:t>
      </w:r>
      <w:r w:rsidR="0084296B">
        <w:t xml:space="preserve"> Committee</w:t>
      </w:r>
      <w:r>
        <w:t xml:space="preserve"> </w:t>
      </w:r>
      <w:r w:rsidR="001F7198">
        <w:t>is informing of the ITU proposal for a new numbering scheme for AMRD Group B. The proposed identities is 979YYYYY.</w:t>
      </w:r>
    </w:p>
    <w:p w14:paraId="08C8A770" w14:textId="39346851" w:rsidR="001F7198" w:rsidRDefault="001F7198" w:rsidP="00E66034">
      <w:pPr>
        <w:pStyle w:val="BodyText"/>
      </w:pPr>
      <w:r>
        <w:t xml:space="preserve">The </w:t>
      </w:r>
      <w:r w:rsidR="00C31F0E">
        <w:t xml:space="preserve">ENAV </w:t>
      </w:r>
      <w:r w:rsidR="0084296B">
        <w:t xml:space="preserve">Committee </w:t>
      </w:r>
      <w:r>
        <w:t>note is informing that th</w:t>
      </w:r>
      <w:ins w:id="0" w:author="Tom Southall" w:date="2020-03-13T09:35:00Z">
        <w:r w:rsidR="00E3246D">
          <w:t xml:space="preserve">ese identifiers </w:t>
        </w:r>
      </w:ins>
      <w:del w:id="1" w:author="Tom Southall" w:date="2020-03-13T09:35:00Z">
        <w:r w:rsidDel="00E3246D">
          <w:delText xml:space="preserve">is identity </w:delText>
        </w:r>
      </w:del>
      <w:r>
        <w:t xml:space="preserve">will </w:t>
      </w:r>
      <w:del w:id="2" w:author="Tom Southall" w:date="2020-03-13T09:35:00Z">
        <w:r w:rsidDel="00E3246D">
          <w:delText xml:space="preserve">enable to </w:delText>
        </w:r>
      </w:del>
      <w:r>
        <w:t xml:space="preserve">distinguish between </w:t>
      </w:r>
      <w:ins w:id="3" w:author="Tom Southall" w:date="2020-03-13T09:35:00Z">
        <w:r w:rsidR="00E3246D">
          <w:t xml:space="preserve">those used </w:t>
        </w:r>
      </w:ins>
      <w:del w:id="4" w:author="Tom Southall" w:date="2020-03-13T09:35:00Z">
        <w:r w:rsidDel="00E3246D">
          <w:delText>identities used</w:delText>
        </w:r>
      </w:del>
      <w:r>
        <w:t xml:space="preserve"> by AIS and</w:t>
      </w:r>
      <w:ins w:id="5" w:author="Tom Southall" w:date="2020-03-13T09:35:00Z">
        <w:r w:rsidR="00E3246D">
          <w:t xml:space="preserve"> those</w:t>
        </w:r>
      </w:ins>
      <w:del w:id="6" w:author="Tom Southall" w:date="2020-03-13T09:35:00Z">
        <w:r w:rsidDel="00E3246D">
          <w:delText xml:space="preserve"> identit</w:delText>
        </w:r>
      </w:del>
      <w:del w:id="7" w:author="Tom Southall" w:date="2020-03-13T09:36:00Z">
        <w:r w:rsidDel="00E3246D">
          <w:delText>ies</w:delText>
        </w:r>
      </w:del>
      <w:bookmarkStart w:id="8" w:name="_GoBack"/>
      <w:bookmarkEnd w:id="8"/>
      <w:r>
        <w:t xml:space="preserve"> used by AMRD Group B, thus allowing for a combined display of AMRD Group B and </w:t>
      </w:r>
      <w:r w:rsidR="00857BE6">
        <w:t xml:space="preserve">AIS </w:t>
      </w:r>
      <w:r>
        <w:t>information on one screen</w:t>
      </w:r>
      <w:r w:rsidR="00C31F0E">
        <w:t xml:space="preserve"> and still being able to distinguish between devices</w:t>
      </w:r>
      <w:r>
        <w:t>.</w:t>
      </w:r>
    </w:p>
    <w:p w14:paraId="14CC1662" w14:textId="77777777" w:rsidR="001F7198" w:rsidRDefault="005F01E3" w:rsidP="00E66034">
      <w:pPr>
        <w:pStyle w:val="BodyText"/>
      </w:pPr>
      <w:r>
        <w:t xml:space="preserve">This </w:t>
      </w:r>
      <w:r w:rsidR="00F72793">
        <w:t xml:space="preserve">information </w:t>
      </w:r>
      <w:r w:rsidR="001F7198">
        <w:t>diverge</w:t>
      </w:r>
      <w:r>
        <w:t>d</w:t>
      </w:r>
      <w:r w:rsidR="00F72793">
        <w:t xml:space="preserve"> from the recent one</w:t>
      </w:r>
      <w:r w:rsidR="001F7198">
        <w:t xml:space="preserve"> contained in Annex 2 of the latest ITU-R M.2135-0 (10/2019). </w:t>
      </w:r>
      <w:r w:rsidR="00F72793">
        <w:t xml:space="preserve">This </w:t>
      </w:r>
      <w:r w:rsidR="001F7198">
        <w:t>document highlights that in order to avoid confusion and overload of information on the bridge of vessel, AMRD Group B should not be permitted to use designated frequen</w:t>
      </w:r>
      <w:r w:rsidR="008E0D52">
        <w:t>cies for DSC, AIS 1 and 2. It also inform that signals and information originated by AMRD Group B will not be indicated on DSC, Radar, ECDIS or AIS.</w:t>
      </w:r>
    </w:p>
    <w:p w14:paraId="748364E5" w14:textId="77777777" w:rsidR="005F01E3" w:rsidRDefault="008507EC" w:rsidP="00E66034">
      <w:pPr>
        <w:pStyle w:val="BodyText"/>
      </w:pPr>
      <w:r>
        <w:t xml:space="preserve">In the eventuality </w:t>
      </w:r>
      <w:r w:rsidR="005F01E3">
        <w:t xml:space="preserve">that a combined </w:t>
      </w:r>
      <w:r w:rsidR="00511D07">
        <w:t xml:space="preserve">display of AMRD Group B and AIS information on shipborne navigational displays is the way forward, </w:t>
      </w:r>
      <w:r w:rsidR="0084296B">
        <w:t xml:space="preserve">the </w:t>
      </w:r>
      <w:r w:rsidR="00511D07">
        <w:t xml:space="preserve">ARM </w:t>
      </w:r>
      <w:r w:rsidR="0084296B">
        <w:t xml:space="preserve">Committee </w:t>
      </w:r>
      <w:r w:rsidR="00511D07">
        <w:t xml:space="preserve">feel that additional guidance should be provided in order to develop proper AMRD Group B symbol and filtering options. Section 6 of the IMO Resolution MSC.191(79) is already considering the filtering of AIS targets but leave open the option for manufacturer to discriminate using CPA/TCPA or target class, without specifying them. </w:t>
      </w:r>
      <w:r>
        <w:t xml:space="preserve">This has led to undesired event, such as the triggering of shipborne display dangerous target alarm by a physical AIS </w:t>
      </w:r>
      <w:proofErr w:type="spellStart"/>
      <w:r>
        <w:t>AtoN</w:t>
      </w:r>
      <w:proofErr w:type="spellEnd"/>
      <w:r w:rsidR="004F0459">
        <w:t>, because some display have not the option to filter this</w:t>
      </w:r>
      <w:r>
        <w:t>.</w:t>
      </w:r>
      <w:r w:rsidR="00511D07">
        <w:t xml:space="preserve"> </w:t>
      </w:r>
    </w:p>
    <w:p w14:paraId="6FC2A757" w14:textId="77777777" w:rsidR="005D05AC" w:rsidRPr="00D95E1C" w:rsidRDefault="008507EC" w:rsidP="00D95E1C">
      <w:pPr>
        <w:pStyle w:val="BodyText"/>
      </w:pPr>
      <w:r>
        <w:t>Also of ment</w:t>
      </w:r>
      <w:r w:rsidR="004F0459">
        <w:t>ion is the allocation</w:t>
      </w:r>
      <w:r>
        <w:t xml:space="preserve"> of frequency 160.9 MHz (</w:t>
      </w:r>
      <w:proofErr w:type="spellStart"/>
      <w:r>
        <w:t>ch.</w:t>
      </w:r>
      <w:proofErr w:type="spellEnd"/>
      <w:r>
        <w:t xml:space="preserve"> 2006) for AMRD group B at the last WRC-19. This highlight that</w:t>
      </w:r>
      <w:r w:rsidR="00D22194">
        <w:t>,</w:t>
      </w:r>
      <w:r>
        <w:t xml:space="preserve"> in order t</w:t>
      </w:r>
      <w:r w:rsidR="006568F3">
        <w:t xml:space="preserve">o be able to display or filter the AMRD Group B information, there </w:t>
      </w:r>
      <w:r w:rsidR="00D22194">
        <w:t>will be a</w:t>
      </w:r>
      <w:r w:rsidR="006568F3">
        <w:t xml:space="preserve"> need to make available the reception of this frequency</w:t>
      </w:r>
      <w:r w:rsidR="004F0459">
        <w:t>, through upgrade,</w:t>
      </w:r>
      <w:r w:rsidR="006568F3">
        <w:t xml:space="preserve"> on shipborne AIS </w:t>
      </w:r>
      <w:r w:rsidR="00857BE6">
        <w:t xml:space="preserve">class A and B </w:t>
      </w:r>
      <w:r w:rsidR="006568F3">
        <w:t>transponder</w:t>
      </w:r>
      <w:r w:rsidR="004F0459">
        <w:t>.</w:t>
      </w:r>
    </w:p>
    <w:p w14:paraId="199AA214" w14:textId="77777777" w:rsidR="00E93C9B" w:rsidRPr="00E66034" w:rsidRDefault="00E93C9B" w:rsidP="00E93C9B">
      <w:pPr>
        <w:pStyle w:val="Bullet3text"/>
        <w:rPr>
          <w:rFonts w:ascii="Calibri" w:hAnsi="Calibri"/>
          <w:highlight w:val="yellow"/>
          <w:lang w:val="en-GB"/>
        </w:rPr>
      </w:pPr>
    </w:p>
    <w:p w14:paraId="5C489B47" w14:textId="77777777" w:rsidR="009F5C36" w:rsidRPr="00E66034" w:rsidRDefault="00AA76C0" w:rsidP="00E66034">
      <w:pPr>
        <w:pStyle w:val="Heading1"/>
      </w:pPr>
      <w:r w:rsidRPr="00E66034">
        <w:lastRenderedPageBreak/>
        <w:t>Action requested</w:t>
      </w:r>
    </w:p>
    <w:p w14:paraId="6879CD9B" w14:textId="77777777" w:rsidR="004C220D" w:rsidRPr="00E66034" w:rsidRDefault="008A2290" w:rsidP="00E66034">
      <w:pPr>
        <w:pStyle w:val="BodyText"/>
      </w:pPr>
      <w:r>
        <w:t xml:space="preserve">The </w:t>
      </w:r>
      <w:r w:rsidR="0084296B">
        <w:t>ENAV C</w:t>
      </w:r>
      <w:r w:rsidRPr="008A2290">
        <w:t xml:space="preserve">ommittee </w:t>
      </w:r>
      <w:r w:rsidR="00902AA4" w:rsidRPr="00E66034">
        <w:t>is requested to</w:t>
      </w:r>
      <w:r>
        <w:t xml:space="preserve"> ensure that proper filtering and unique symbol </w:t>
      </w:r>
      <w:r w:rsidR="00AC66C5">
        <w:t xml:space="preserve">to </w:t>
      </w:r>
      <w:r>
        <w:t>be developed for</w:t>
      </w:r>
      <w:r w:rsidR="00AC66C5">
        <w:t xml:space="preserve"> AMRD Group B</w:t>
      </w:r>
      <w:r>
        <w:t xml:space="preserve"> </w:t>
      </w:r>
      <w:r w:rsidR="00AC66C5">
        <w:t>before this information is integrated</w:t>
      </w:r>
      <w:r>
        <w:t xml:space="preserve"> into shipborne navigational display</w:t>
      </w:r>
      <w:r w:rsidR="00AC66C5">
        <w:t xml:space="preserve"> (SOLAS </w:t>
      </w:r>
      <w:r w:rsidR="00D95E1C">
        <w:t>equipment</w:t>
      </w:r>
      <w:r w:rsidR="00AC66C5">
        <w:t>).</w:t>
      </w:r>
    </w:p>
    <w:sectPr w:rsidR="004C220D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7414F" w14:textId="77777777" w:rsidR="00CC76DC" w:rsidRDefault="00CC76DC" w:rsidP="00002906">
      <w:r>
        <w:separator/>
      </w:r>
    </w:p>
  </w:endnote>
  <w:endnote w:type="continuationSeparator" w:id="0">
    <w:p w14:paraId="03637BEA" w14:textId="77777777" w:rsidR="00CC76DC" w:rsidRDefault="00CC76D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DACD5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82B1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956E4" w14:textId="77777777" w:rsidR="00CC76DC" w:rsidRDefault="00CC76DC" w:rsidP="00002906">
      <w:r>
        <w:separator/>
      </w:r>
    </w:p>
  </w:footnote>
  <w:footnote w:type="continuationSeparator" w:id="0">
    <w:p w14:paraId="5244FFF8" w14:textId="77777777" w:rsidR="00CC76DC" w:rsidRDefault="00CC76D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6859D" w14:textId="77777777" w:rsidR="00073774" w:rsidRDefault="008E0D52">
    <w:pPr>
      <w:pStyle w:val="Header"/>
    </w:pPr>
    <w:r>
      <w:rPr>
        <w:noProof/>
        <w:lang w:val="nn-NO" w:eastAsia="nn-NO"/>
      </w:rPr>
      <w:drawing>
        <wp:inline distT="0" distB="0" distL="0" distR="0" wp14:anchorId="25AB3F26" wp14:editId="35A24B5A">
          <wp:extent cx="749300" cy="730250"/>
          <wp:effectExtent l="0" t="0" r="0" b="0"/>
          <wp:docPr id="1" name="Imag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1F50"/>
    <w:rsid w:val="00135447"/>
    <w:rsid w:val="00152273"/>
    <w:rsid w:val="001A654A"/>
    <w:rsid w:val="001C74CF"/>
    <w:rsid w:val="001F7198"/>
    <w:rsid w:val="00367938"/>
    <w:rsid w:val="003D55DD"/>
    <w:rsid w:val="003E1831"/>
    <w:rsid w:val="00424954"/>
    <w:rsid w:val="004C1386"/>
    <w:rsid w:val="004C220D"/>
    <w:rsid w:val="004F0459"/>
    <w:rsid w:val="00511D07"/>
    <w:rsid w:val="00556D14"/>
    <w:rsid w:val="00561CED"/>
    <w:rsid w:val="005D05AC"/>
    <w:rsid w:val="005F01E3"/>
    <w:rsid w:val="00630F7F"/>
    <w:rsid w:val="0064435F"/>
    <w:rsid w:val="006568F3"/>
    <w:rsid w:val="006D470F"/>
    <w:rsid w:val="00727E88"/>
    <w:rsid w:val="00775878"/>
    <w:rsid w:val="0080092C"/>
    <w:rsid w:val="0084296B"/>
    <w:rsid w:val="008507EC"/>
    <w:rsid w:val="00857BE6"/>
    <w:rsid w:val="00872453"/>
    <w:rsid w:val="008A2290"/>
    <w:rsid w:val="008E0D52"/>
    <w:rsid w:val="008F13DD"/>
    <w:rsid w:val="00902AA4"/>
    <w:rsid w:val="009F3B6C"/>
    <w:rsid w:val="009F5C36"/>
    <w:rsid w:val="00A05E4C"/>
    <w:rsid w:val="00A27F12"/>
    <w:rsid w:val="00A30579"/>
    <w:rsid w:val="00A82B11"/>
    <w:rsid w:val="00A9069C"/>
    <w:rsid w:val="00AA76C0"/>
    <w:rsid w:val="00AB00D2"/>
    <w:rsid w:val="00AC66C5"/>
    <w:rsid w:val="00B077EC"/>
    <w:rsid w:val="00B15B24"/>
    <w:rsid w:val="00B428DA"/>
    <w:rsid w:val="00B8247E"/>
    <w:rsid w:val="00BE56DF"/>
    <w:rsid w:val="00C31F0E"/>
    <w:rsid w:val="00CA04AF"/>
    <w:rsid w:val="00CC76DC"/>
    <w:rsid w:val="00CF3661"/>
    <w:rsid w:val="00D22194"/>
    <w:rsid w:val="00D95E1C"/>
    <w:rsid w:val="00E3246D"/>
    <w:rsid w:val="00E401AE"/>
    <w:rsid w:val="00E57A53"/>
    <w:rsid w:val="00E66034"/>
    <w:rsid w:val="00E93C9B"/>
    <w:rsid w:val="00EC5E47"/>
    <w:rsid w:val="00EE3F2F"/>
    <w:rsid w:val="00F7279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9B6AE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8BEA66-C2E9-4152-BA2D-D0F740F06E6D}"/>
</file>

<file path=customXml/itemProps2.xml><?xml version="1.0" encoding="utf-8"?>
<ds:datastoreItem xmlns:ds="http://schemas.openxmlformats.org/officeDocument/2006/customXml" ds:itemID="{6A46BE69-02C2-458B-81E0-E4F2108892CF}"/>
</file>

<file path=customXml/itemProps3.xml><?xml version="1.0" encoding="utf-8"?>
<ds:datastoreItem xmlns:ds="http://schemas.openxmlformats.org/officeDocument/2006/customXml" ds:itemID="{376985A6-91E1-4BB7-A417-72505138C404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2006-10-19T10:49:00Z</cp:lastPrinted>
  <dcterms:created xsi:type="dcterms:W3CDTF">2020-03-13T12:31:00Z</dcterms:created>
  <dcterms:modified xsi:type="dcterms:W3CDTF">2020-03-13T12:36:00Z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